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8E0156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F03E49">
        <w:rPr>
          <w:rStyle w:val="Strong"/>
          <w:b/>
          <w:bCs w:val="0"/>
          <w:sz w:val="24"/>
          <w:szCs w:val="24"/>
        </w:rPr>
        <w:t>45-G002-23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5012"/>
        <w:gridCol w:w="1360"/>
      </w:tblGrid>
      <w:tr w:rsidR="006E17EC" w:rsidRPr="00DF2302" w14:paraId="63269C81" w14:textId="77777777" w:rsidTr="006052F9">
        <w:trPr>
          <w:cantSplit/>
          <w:tblHeader/>
        </w:trPr>
        <w:tc>
          <w:tcPr>
            <w:tcW w:w="278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01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052F9">
        <w:trPr>
          <w:cantSplit/>
          <w:tblHeader/>
        </w:trPr>
        <w:tc>
          <w:tcPr>
            <w:tcW w:w="2785" w:type="dxa"/>
            <w:shd w:val="clear" w:color="auto" w:fill="auto"/>
            <w:vAlign w:val="center"/>
          </w:tcPr>
          <w:p w14:paraId="5B4EEC3C" w14:textId="461BD486" w:rsidR="006E17EC" w:rsidRPr="006052F9" w:rsidRDefault="00DE3F38" w:rsidP="006E17EC">
            <w:pPr>
              <w:pStyle w:val="TableContents"/>
              <w:rPr>
                <w:rFonts w:asciiTheme="minorHAnsi" w:hAnsiTheme="minorHAnsi"/>
                <w:sz w:val="22"/>
                <w:szCs w:val="22"/>
                <w:lang w:eastAsia="en-US"/>
              </w:rPr>
            </w:pPr>
            <w:r w:rsidRPr="006052F9">
              <w:rPr>
                <w:rFonts w:asciiTheme="minorHAnsi" w:hAnsiTheme="minorHAnsi"/>
                <w:sz w:val="22"/>
                <w:szCs w:val="22"/>
                <w:lang w:eastAsia="en-US"/>
              </w:rPr>
              <w:t xml:space="preserve">Firm/consortium’s experience and reputation </w:t>
            </w:r>
            <w:r w:rsidR="00B52A14" w:rsidRPr="006052F9">
              <w:rPr>
                <w:rFonts w:asciiTheme="minorHAnsi" w:hAnsiTheme="minorHAnsi"/>
                <w:sz w:val="22"/>
                <w:szCs w:val="22"/>
                <w:lang w:eastAsia="en-US"/>
              </w:rPr>
              <w:t>with</w:t>
            </w:r>
            <w:r w:rsidRPr="006052F9">
              <w:rPr>
                <w:rFonts w:asciiTheme="minorHAnsi" w:hAnsiTheme="minorHAnsi"/>
                <w:sz w:val="22"/>
                <w:szCs w:val="22"/>
                <w:lang w:eastAsia="en-US"/>
              </w:rPr>
              <w:t xml:space="preserve"> similar </w:t>
            </w:r>
            <w:r w:rsidR="00AD3DBB" w:rsidRPr="006052F9">
              <w:rPr>
                <w:rFonts w:asciiTheme="minorHAnsi" w:hAnsiTheme="minorHAnsi"/>
                <w:sz w:val="22"/>
                <w:szCs w:val="22"/>
                <w:lang w:eastAsia="en-US"/>
              </w:rPr>
              <w:t>supply of Goods</w:t>
            </w:r>
          </w:p>
        </w:tc>
        <w:tc>
          <w:tcPr>
            <w:tcW w:w="5012" w:type="dxa"/>
            <w:shd w:val="clear" w:color="auto" w:fill="auto"/>
          </w:tcPr>
          <w:p w14:paraId="48F9CA4A" w14:textId="77777777" w:rsidR="006E17EC" w:rsidRDefault="006052F9" w:rsidP="005B38E4">
            <w:pPr>
              <w:pStyle w:val="TableContents"/>
              <w:numPr>
                <w:ilvl w:val="0"/>
                <w:numId w:val="3"/>
              </w:numPr>
              <w:rPr>
                <w:rFonts w:asciiTheme="minorHAnsi" w:hAnsiTheme="minorHAnsi"/>
                <w:sz w:val="22"/>
                <w:szCs w:val="22"/>
              </w:rPr>
            </w:pPr>
            <w:r w:rsidRPr="006052F9">
              <w:rPr>
                <w:rFonts w:asciiTheme="minorHAnsi" w:hAnsiTheme="minorHAnsi"/>
                <w:sz w:val="22"/>
                <w:szCs w:val="22"/>
              </w:rPr>
              <w:t>Valid Business license</w:t>
            </w:r>
          </w:p>
          <w:p w14:paraId="3ADDF29E" w14:textId="40F1F916" w:rsidR="00F8420C" w:rsidRPr="006052F9" w:rsidRDefault="00F8420C" w:rsidP="005B38E4">
            <w:pPr>
              <w:pStyle w:val="TableContents"/>
              <w:numPr>
                <w:ilvl w:val="0"/>
                <w:numId w:val="3"/>
              </w:numPr>
              <w:rPr>
                <w:rFonts w:asciiTheme="minorHAnsi" w:hAnsiTheme="minorHAnsi"/>
                <w:sz w:val="22"/>
                <w:szCs w:val="22"/>
              </w:rPr>
            </w:pPr>
            <w:r>
              <w:rPr>
                <w:rFonts w:asciiTheme="minorHAnsi" w:hAnsiTheme="minorHAnsi"/>
                <w:sz w:val="22"/>
                <w:szCs w:val="22"/>
              </w:rPr>
              <w:t>2 contactable from previous clients, copy of references</w:t>
            </w:r>
          </w:p>
        </w:tc>
        <w:tc>
          <w:tcPr>
            <w:tcW w:w="1360" w:type="dxa"/>
            <w:shd w:val="clear" w:color="auto" w:fill="auto"/>
            <w:vAlign w:val="center"/>
          </w:tcPr>
          <w:p w14:paraId="6FB170A3" w14:textId="59AFA5A1" w:rsidR="006E17EC" w:rsidRPr="00DF2302" w:rsidRDefault="00DD60E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613F68D6" w14:textId="77777777" w:rsidTr="006052F9">
        <w:trPr>
          <w:cantSplit/>
          <w:tblHeader/>
        </w:trPr>
        <w:tc>
          <w:tcPr>
            <w:tcW w:w="2785" w:type="dxa"/>
            <w:shd w:val="clear" w:color="auto" w:fill="auto"/>
            <w:vAlign w:val="center"/>
          </w:tcPr>
          <w:p w14:paraId="44102FCB" w14:textId="19DEBEED" w:rsidR="006E17EC" w:rsidRPr="006052F9" w:rsidRDefault="00AD3DBB" w:rsidP="006E17EC">
            <w:pPr>
              <w:pStyle w:val="TableContents"/>
              <w:rPr>
                <w:rFonts w:asciiTheme="minorHAnsi" w:hAnsiTheme="minorHAnsi"/>
                <w:sz w:val="22"/>
                <w:szCs w:val="22"/>
                <w:lang w:eastAsia="en-US"/>
              </w:rPr>
            </w:pPr>
            <w:r w:rsidRPr="006052F9">
              <w:rPr>
                <w:rFonts w:asciiTheme="minorHAnsi" w:hAnsiTheme="minorHAnsi"/>
                <w:sz w:val="22"/>
                <w:szCs w:val="22"/>
                <w:lang w:eastAsia="en-US"/>
              </w:rPr>
              <w:t>Delivery time</w:t>
            </w:r>
          </w:p>
        </w:tc>
        <w:tc>
          <w:tcPr>
            <w:tcW w:w="5012" w:type="dxa"/>
            <w:shd w:val="clear" w:color="auto" w:fill="auto"/>
          </w:tcPr>
          <w:p w14:paraId="1E0EA296" w14:textId="77777777" w:rsidR="006E17EC" w:rsidRDefault="00DD60EE" w:rsidP="001D3BEC">
            <w:pPr>
              <w:pStyle w:val="TableContents"/>
              <w:numPr>
                <w:ilvl w:val="0"/>
                <w:numId w:val="4"/>
              </w:numPr>
              <w:rPr>
                <w:rFonts w:asciiTheme="minorHAnsi" w:hAnsiTheme="minorHAnsi"/>
                <w:sz w:val="22"/>
                <w:szCs w:val="22"/>
              </w:rPr>
            </w:pPr>
            <w:r>
              <w:rPr>
                <w:rFonts w:asciiTheme="minorHAnsi" w:hAnsiTheme="minorHAnsi"/>
                <w:sz w:val="22"/>
                <w:szCs w:val="22"/>
              </w:rPr>
              <w:t>Available on hand is a bonus</w:t>
            </w:r>
          </w:p>
          <w:p w14:paraId="4BA71FA2" w14:textId="1C843A3F" w:rsidR="00DD60EE" w:rsidRPr="006052F9" w:rsidRDefault="00DD60EE" w:rsidP="001D3BEC">
            <w:pPr>
              <w:pStyle w:val="TableContents"/>
              <w:numPr>
                <w:ilvl w:val="0"/>
                <w:numId w:val="4"/>
              </w:numPr>
              <w:rPr>
                <w:rFonts w:asciiTheme="minorHAnsi" w:hAnsiTheme="minorHAnsi"/>
                <w:sz w:val="22"/>
                <w:szCs w:val="22"/>
              </w:rPr>
            </w:pPr>
            <w:r>
              <w:rPr>
                <w:rFonts w:asciiTheme="minorHAnsi" w:hAnsiTheme="minorHAnsi"/>
                <w:sz w:val="22"/>
                <w:szCs w:val="22"/>
              </w:rPr>
              <w:t>A realistic delivery time</w:t>
            </w:r>
          </w:p>
        </w:tc>
        <w:tc>
          <w:tcPr>
            <w:tcW w:w="1360" w:type="dxa"/>
            <w:shd w:val="clear" w:color="auto" w:fill="auto"/>
            <w:vAlign w:val="center"/>
          </w:tcPr>
          <w:p w14:paraId="657554B4" w14:textId="4EFC37AE" w:rsidR="006E17EC" w:rsidRPr="00DF2302" w:rsidRDefault="00DD60E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7395E14D" w14:textId="77777777" w:rsidTr="006052F9">
        <w:trPr>
          <w:cantSplit/>
          <w:tblHeader/>
        </w:trPr>
        <w:tc>
          <w:tcPr>
            <w:tcW w:w="2785" w:type="dxa"/>
            <w:shd w:val="clear" w:color="auto" w:fill="auto"/>
            <w:vAlign w:val="center"/>
          </w:tcPr>
          <w:p w14:paraId="58A5C5B6" w14:textId="10FDA3C4" w:rsidR="006052F9" w:rsidRPr="006052F9" w:rsidRDefault="00AD3DBB" w:rsidP="00F8420C">
            <w:pPr>
              <w:pStyle w:val="TableContents"/>
              <w:rPr>
                <w:rFonts w:asciiTheme="minorHAnsi" w:hAnsiTheme="minorHAnsi"/>
                <w:sz w:val="22"/>
                <w:szCs w:val="22"/>
                <w:lang w:eastAsia="en-US"/>
              </w:rPr>
            </w:pPr>
            <w:r w:rsidRPr="006052F9">
              <w:rPr>
                <w:rFonts w:asciiTheme="minorHAnsi" w:hAnsiTheme="minorHAnsi"/>
                <w:sz w:val="22"/>
                <w:szCs w:val="22"/>
                <w:lang w:eastAsia="en-US"/>
              </w:rPr>
              <w:t>Other criteria</w:t>
            </w:r>
          </w:p>
        </w:tc>
        <w:tc>
          <w:tcPr>
            <w:tcW w:w="5012" w:type="dxa"/>
            <w:shd w:val="clear" w:color="auto" w:fill="auto"/>
          </w:tcPr>
          <w:p w14:paraId="753CB463" w14:textId="77777777" w:rsidR="006E17EC" w:rsidRDefault="006052F9" w:rsidP="00635A59">
            <w:pPr>
              <w:pStyle w:val="TableContents"/>
              <w:numPr>
                <w:ilvl w:val="0"/>
                <w:numId w:val="5"/>
              </w:numPr>
              <w:rPr>
                <w:rFonts w:asciiTheme="minorHAnsi" w:hAnsiTheme="minorHAnsi"/>
                <w:sz w:val="22"/>
                <w:szCs w:val="22"/>
              </w:rPr>
            </w:pPr>
            <w:r>
              <w:rPr>
                <w:rFonts w:asciiTheme="minorHAnsi" w:hAnsiTheme="minorHAnsi"/>
                <w:sz w:val="22"/>
                <w:szCs w:val="22"/>
              </w:rPr>
              <w:t>Warranty term</w:t>
            </w:r>
          </w:p>
          <w:p w14:paraId="23A8F695" w14:textId="74F6E118" w:rsidR="006052F9" w:rsidRPr="006052F9" w:rsidRDefault="006052F9" w:rsidP="00635A59">
            <w:pPr>
              <w:pStyle w:val="TableContents"/>
              <w:numPr>
                <w:ilvl w:val="0"/>
                <w:numId w:val="5"/>
              </w:numPr>
              <w:rPr>
                <w:rFonts w:asciiTheme="minorHAnsi" w:hAnsiTheme="minorHAnsi"/>
                <w:sz w:val="22"/>
                <w:szCs w:val="22"/>
              </w:rPr>
            </w:pPr>
            <w:r>
              <w:rPr>
                <w:rFonts w:asciiTheme="minorHAnsi" w:hAnsiTheme="minorHAnsi"/>
                <w:sz w:val="22"/>
                <w:szCs w:val="22"/>
              </w:rPr>
              <w:t>Provide spare parts and service</w:t>
            </w:r>
          </w:p>
        </w:tc>
        <w:tc>
          <w:tcPr>
            <w:tcW w:w="1360" w:type="dxa"/>
            <w:shd w:val="clear" w:color="auto" w:fill="auto"/>
            <w:vAlign w:val="center"/>
          </w:tcPr>
          <w:p w14:paraId="240875A4" w14:textId="46D835A4" w:rsidR="006E17EC" w:rsidRPr="00DF2302" w:rsidRDefault="00DD60E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59453870" w14:textId="77777777" w:rsidTr="006052F9">
        <w:trPr>
          <w:cantSplit/>
          <w:tblHeader/>
        </w:trPr>
        <w:tc>
          <w:tcPr>
            <w:tcW w:w="2785" w:type="dxa"/>
            <w:shd w:val="clear" w:color="auto" w:fill="auto"/>
            <w:vAlign w:val="center"/>
          </w:tcPr>
          <w:p w14:paraId="57F1472D" w14:textId="1B509B33" w:rsidR="006E17EC" w:rsidRPr="006052F9" w:rsidRDefault="00F8420C"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Specifications</w:t>
            </w:r>
          </w:p>
        </w:tc>
        <w:tc>
          <w:tcPr>
            <w:tcW w:w="5012" w:type="dxa"/>
            <w:shd w:val="clear" w:color="auto" w:fill="auto"/>
          </w:tcPr>
          <w:p w14:paraId="43A1E442" w14:textId="77777777" w:rsidR="006E17EC" w:rsidRDefault="00F8420C"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Complied to technical specifications and assessment</w:t>
            </w:r>
          </w:p>
          <w:p w14:paraId="375ED5B7" w14:textId="116722D9" w:rsidR="00F8420C" w:rsidRPr="006052F9" w:rsidRDefault="00F8420C"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Complied to model preferences</w:t>
            </w:r>
          </w:p>
        </w:tc>
        <w:tc>
          <w:tcPr>
            <w:tcW w:w="1360" w:type="dxa"/>
            <w:shd w:val="clear" w:color="auto" w:fill="auto"/>
            <w:vAlign w:val="center"/>
          </w:tcPr>
          <w:p w14:paraId="4C399CE7" w14:textId="5D459C6D" w:rsidR="006E17EC" w:rsidRPr="00DF2302" w:rsidRDefault="00DD60E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0D2D326C"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00DD60EE">
        <w:rPr>
          <w:rFonts w:ascii="Calibri" w:hAnsi="Calibri"/>
          <w:b/>
          <w:lang w:val="en-GB"/>
        </w:rPr>
        <w:t>lc</w:t>
      </w:r>
      <w:r w:rsidRPr="00DF2302">
        <w:rPr>
          <w:rFonts w:ascii="Calibri" w:hAnsi="Calibri"/>
          <w:b/>
          <w:lang w:val="en-GB"/>
        </w:rPr>
        <w:t xml:space="preserve"> / </w:t>
      </w:r>
      <w:r w:rsidR="00DD60EE">
        <w:rPr>
          <w:rFonts w:ascii="Calibri" w:hAnsi="Calibri"/>
          <w:b/>
          <w:lang w:val="en-GB"/>
        </w:rPr>
        <w:t>t</w:t>
      </w:r>
      <w:r w:rsidRPr="00DF2302">
        <w:rPr>
          <w:rFonts w:ascii="Calibri" w:hAnsi="Calibri"/>
          <w:b/>
          <w:lang w:val="en-GB"/>
        </w:rPr>
        <w:t>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D5502" w14:textId="77777777" w:rsidR="003F1C48" w:rsidRDefault="003F1C48">
      <w:r>
        <w:separator/>
      </w:r>
    </w:p>
  </w:endnote>
  <w:endnote w:type="continuationSeparator" w:id="0">
    <w:p w14:paraId="01D1B1CA" w14:textId="77777777" w:rsidR="003F1C48" w:rsidRDefault="003F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3B2F865" w:rsidR="00D15CF2" w:rsidRDefault="004878F3" w:rsidP="004878F3">
    <w:pPr>
      <w:pStyle w:val="Footer"/>
    </w:pPr>
    <w:r>
      <w:fldChar w:fldCharType="begin"/>
    </w:r>
    <w:r>
      <w:instrText xml:space="preserve"> DATE \@ "yyyy-MM-dd" </w:instrText>
    </w:r>
    <w:r>
      <w:fldChar w:fldCharType="separate"/>
    </w:r>
    <w:r w:rsidR="00DD60EE">
      <w:rPr>
        <w:noProof/>
      </w:rPr>
      <w:t>2023-05-11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B8D64" w14:textId="77777777" w:rsidR="003F1C48" w:rsidRDefault="003F1C48">
      <w:r>
        <w:separator/>
      </w:r>
    </w:p>
  </w:footnote>
  <w:footnote w:type="continuationSeparator" w:id="0">
    <w:p w14:paraId="752F6895" w14:textId="77777777" w:rsidR="003F1C48" w:rsidRDefault="003F1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74CB374"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ECAE5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56539245">
    <w:abstractNumId w:val="2"/>
  </w:num>
  <w:num w:numId="2" w16cid:durableId="1161308218">
    <w:abstractNumId w:val="7"/>
  </w:num>
  <w:num w:numId="3" w16cid:durableId="104471371">
    <w:abstractNumId w:val="6"/>
  </w:num>
  <w:num w:numId="4" w16cid:durableId="2003388096">
    <w:abstractNumId w:val="5"/>
  </w:num>
  <w:num w:numId="5" w16cid:durableId="1196388266">
    <w:abstractNumId w:val="0"/>
  </w:num>
  <w:num w:numId="6" w16cid:durableId="2039618489">
    <w:abstractNumId w:val="4"/>
  </w:num>
  <w:num w:numId="7" w16cid:durableId="525876513">
    <w:abstractNumId w:val="1"/>
  </w:num>
  <w:num w:numId="8" w16cid:durableId="193759078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1C4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06E5"/>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2F9"/>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275C4"/>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0EE"/>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E49"/>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20C"/>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EAD268-4B8D-4FE9-B7DD-96664AD4702D}">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4</Pages>
  <Words>697</Words>
  <Characters>3976</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4664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2016-10-18T02:57:00Z</cp:lastPrinted>
  <dcterms:created xsi:type="dcterms:W3CDTF">2023-04-14T04:14:00Z</dcterms:created>
  <dcterms:modified xsi:type="dcterms:W3CDTF">2023-05-11T04:18:00Z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